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E0EFE" w14:textId="77777777" w:rsidR="0051306B" w:rsidRPr="00767DE0" w:rsidRDefault="00AD0062" w:rsidP="005130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</w:t>
      </w:r>
      <w:r w:rsidR="007502FE" w:rsidRPr="007502FE">
        <w:rPr>
          <w:rFonts w:ascii="Times New Roman" w:hAnsi="Times New Roman" w:cs="Times New Roman"/>
          <w:sz w:val="24"/>
          <w:szCs w:val="24"/>
        </w:rPr>
        <w:t xml:space="preserve"> </w:t>
      </w:r>
      <w:r w:rsidR="00855D48">
        <w:rPr>
          <w:rFonts w:ascii="Times New Roman" w:hAnsi="Times New Roman" w:cs="Times New Roman"/>
          <w:sz w:val="24"/>
          <w:szCs w:val="24"/>
        </w:rPr>
        <w:t>учеников</w:t>
      </w:r>
      <w:r w:rsidR="007502FE" w:rsidRPr="007502FE">
        <w:rPr>
          <w:rFonts w:ascii="Times New Roman" w:hAnsi="Times New Roman" w:cs="Times New Roman"/>
          <w:sz w:val="24"/>
          <w:szCs w:val="24"/>
        </w:rPr>
        <w:t xml:space="preserve">, прошедших на </w:t>
      </w:r>
      <w:r w:rsidR="00575190">
        <w:rPr>
          <w:rFonts w:ascii="Times New Roman" w:hAnsi="Times New Roman" w:cs="Times New Roman"/>
          <w:sz w:val="24"/>
          <w:szCs w:val="24"/>
          <w:lang w:val="tt-RU"/>
        </w:rPr>
        <w:t>2 тур</w:t>
      </w:r>
      <w:r w:rsidR="007502FE" w:rsidRPr="007502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D1EF07" w14:textId="77777777" w:rsidR="00575190" w:rsidRPr="00D929ED" w:rsidRDefault="00575190" w:rsidP="00575190">
      <w:pPr>
        <w:pStyle w:val="a4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14:paraId="08CBC7B2" w14:textId="77777777" w:rsidR="00575190" w:rsidRPr="00D929ED" w:rsidRDefault="00575190" w:rsidP="00575190">
      <w:pPr>
        <w:pStyle w:val="a4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14:paraId="0CB8BD93" w14:textId="77777777" w:rsidR="00575190" w:rsidRPr="0046065E" w:rsidRDefault="00575190" w:rsidP="00575190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 год</w:t>
      </w:r>
    </w:p>
    <w:p w14:paraId="264D75F0" w14:textId="77777777" w:rsidR="0051306B" w:rsidRDefault="0051306B" w:rsidP="00531859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531859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5318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31859">
        <w:rPr>
          <w:rFonts w:ascii="Times New Roman" w:hAnsi="Times New Roman" w:cs="Times New Roman"/>
          <w:sz w:val="24"/>
          <w:szCs w:val="24"/>
        </w:rPr>
        <w:t xml:space="preserve"> </w:t>
      </w:r>
      <w:r w:rsidR="00531859" w:rsidRPr="00C00E43">
        <w:rPr>
          <w:rFonts w:ascii="Times New Roman" w:hAnsi="Times New Roman"/>
          <w:sz w:val="24"/>
          <w:szCs w:val="24"/>
        </w:rPr>
        <w:t>Информационная кибернетика</w:t>
      </w:r>
      <w:ins w:id="0" w:author="н.русь" w:date="2020-12-12T09:33:00Z">
        <w:r w:rsidR="00531859" w:rsidRPr="00C00E43">
          <w:rPr>
            <w:rFonts w:ascii="Times New Roman" w:hAnsi="Times New Roman"/>
            <w:sz w:val="24"/>
            <w:szCs w:val="24"/>
          </w:rPr>
          <w:t xml:space="preserve"> </w:t>
        </w:r>
      </w:ins>
    </w:p>
    <w:p w14:paraId="04B2413F" w14:textId="77777777" w:rsidR="00531859" w:rsidRDefault="00531859" w:rsidP="00531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504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"/>
        <w:gridCol w:w="1760"/>
        <w:gridCol w:w="2449"/>
        <w:gridCol w:w="3532"/>
        <w:gridCol w:w="2465"/>
        <w:gridCol w:w="2459"/>
        <w:gridCol w:w="1935"/>
      </w:tblGrid>
      <w:tr w:rsidR="00BB7809" w:rsidRPr="0051306B" w14:paraId="436F1C57" w14:textId="77777777" w:rsidTr="00B3796D">
        <w:trPr>
          <w:trHeight w:val="570"/>
        </w:trPr>
        <w:tc>
          <w:tcPr>
            <w:tcW w:w="447" w:type="dxa"/>
          </w:tcPr>
          <w:p w14:paraId="457DC52F" w14:textId="77777777" w:rsidR="00BB7809" w:rsidRPr="0051306B" w:rsidRDefault="00BB7809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277DE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0" w:type="dxa"/>
          </w:tcPr>
          <w:p w14:paraId="4ABD2051" w14:textId="77777777" w:rsidR="00BB7809" w:rsidRPr="0051306B" w:rsidRDefault="00BB780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  <w:p w14:paraId="548DA4C2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14:paraId="58F67E71" w14:textId="77777777" w:rsidR="00BB7809" w:rsidRPr="0051306B" w:rsidRDefault="00BB780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14:paraId="035D9856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</w:tcPr>
          <w:p w14:paraId="38A9C235" w14:textId="77777777" w:rsidR="00BB7809" w:rsidRPr="00C9490D" w:rsidRDefault="00BB7809" w:rsidP="00C94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0D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14:paraId="638C301C" w14:textId="77777777" w:rsidR="00BB7809" w:rsidRPr="00C9490D" w:rsidRDefault="00BB780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14:paraId="141E9F9B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459" w:type="dxa"/>
          </w:tcPr>
          <w:p w14:paraId="75DDB354" w14:textId="77777777" w:rsidR="00BB7809" w:rsidRPr="0051306B" w:rsidRDefault="00BB780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Сот.тел</w:t>
            </w:r>
            <w:proofErr w:type="spellEnd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Start"/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  <w:proofErr w:type="gramEnd"/>
          </w:p>
          <w:p w14:paraId="55359C4B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14:paraId="04B9CFFA" w14:textId="77777777" w:rsidR="00BB7809" w:rsidRPr="0051306B" w:rsidRDefault="00BB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06B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676C5E6B" w14:textId="77777777" w:rsidR="00BB7809" w:rsidRPr="0051306B" w:rsidRDefault="00BB7809" w:rsidP="00513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809" w:rsidRPr="0051306B" w14:paraId="09DE4E33" w14:textId="77777777" w:rsidTr="00B3796D">
        <w:trPr>
          <w:trHeight w:val="465"/>
        </w:trPr>
        <w:tc>
          <w:tcPr>
            <w:tcW w:w="447" w:type="dxa"/>
          </w:tcPr>
          <w:p w14:paraId="189F1DE9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14:paraId="2B4B2121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2FE">
              <w:rPr>
                <w:rFonts w:ascii="Times New Roman" w:hAnsi="Times New Roman" w:cs="Times New Roman"/>
                <w:sz w:val="24"/>
                <w:szCs w:val="24"/>
              </w:rPr>
              <w:t>Храмов Вячеслав Николаевич</w:t>
            </w:r>
          </w:p>
        </w:tc>
        <w:tc>
          <w:tcPr>
            <w:tcW w:w="2449" w:type="dxa"/>
          </w:tcPr>
          <w:p w14:paraId="7C42AC47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B161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61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 г. Казань, ул. Серова, д. №12 А</w:t>
            </w:r>
          </w:p>
        </w:tc>
        <w:tc>
          <w:tcPr>
            <w:tcW w:w="3532" w:type="dxa"/>
          </w:tcPr>
          <w:p w14:paraId="24D80FF6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русско-татарская школа №87» Московского района г. Казани </w:t>
            </w:r>
          </w:p>
        </w:tc>
        <w:tc>
          <w:tcPr>
            <w:tcW w:w="2465" w:type="dxa"/>
          </w:tcPr>
          <w:p w14:paraId="0FE92710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история в мультипликации</w:t>
            </w:r>
          </w:p>
        </w:tc>
        <w:tc>
          <w:tcPr>
            <w:tcW w:w="2459" w:type="dxa"/>
          </w:tcPr>
          <w:p w14:paraId="7E8C4A5B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Тел: </w:t>
            </w:r>
            <w:r w:rsidRPr="00A12F2B">
              <w:rPr>
                <w:rFonts w:ascii="Times New Roman" w:hAnsi="Times New Roman" w:cs="Times New Roman"/>
                <w:sz w:val="24"/>
                <w:szCs w:val="24"/>
              </w:rPr>
              <w:t>89870621092   dinchik08@bk.ru</w:t>
            </w:r>
          </w:p>
        </w:tc>
        <w:tc>
          <w:tcPr>
            <w:tcW w:w="1935" w:type="dxa"/>
          </w:tcPr>
          <w:p w14:paraId="670D7214" w14:textId="77777777" w:rsidR="00BB7809" w:rsidRPr="0051306B" w:rsidRDefault="00BB7809" w:rsidP="002960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A12F2B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Халимова Диана Ильгизовна</w:t>
            </w:r>
          </w:p>
        </w:tc>
      </w:tr>
      <w:tr w:rsidR="00B3796D" w:rsidRPr="0051306B" w14:paraId="2B8F0FC9" w14:textId="77777777" w:rsidTr="00B3796D">
        <w:trPr>
          <w:trHeight w:val="465"/>
        </w:trPr>
        <w:tc>
          <w:tcPr>
            <w:tcW w:w="447" w:type="dxa"/>
          </w:tcPr>
          <w:p w14:paraId="2230A050" w14:textId="2A5D4CC4" w:rsidR="00B3796D" w:rsidRDefault="00B3796D" w:rsidP="00B37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</w:tcPr>
          <w:p w14:paraId="3E82F46E" w14:textId="5D9EA132" w:rsidR="00B3796D" w:rsidRPr="00B3796D" w:rsidRDefault="00B3796D" w:rsidP="00B37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Гайнутдинов </w:t>
            </w:r>
            <w:proofErr w:type="spellStart"/>
            <w:r w:rsidRPr="00B3796D">
              <w:rPr>
                <w:rFonts w:ascii="Times New Roman" w:hAnsi="Times New Roman" w:cs="Times New Roman"/>
                <w:bCs/>
                <w:sz w:val="24"/>
                <w:szCs w:val="24"/>
              </w:rPr>
              <w:t>Ильнур</w:t>
            </w:r>
            <w:proofErr w:type="spellEnd"/>
            <w:r w:rsidRPr="00B379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3796D">
              <w:rPr>
                <w:rFonts w:ascii="Times New Roman" w:hAnsi="Times New Roman" w:cs="Times New Roman"/>
                <w:bCs/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2449" w:type="dxa"/>
          </w:tcPr>
          <w:p w14:paraId="02A43D72" w14:textId="77777777" w:rsidR="00B3796D" w:rsidRPr="00B3796D" w:rsidRDefault="00B3796D" w:rsidP="00B3796D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6D">
              <w:rPr>
                <w:rFonts w:ascii="Times New Roman" w:hAnsi="Times New Roman" w:cs="Times New Roman"/>
                <w:sz w:val="24"/>
                <w:szCs w:val="24"/>
              </w:rPr>
              <w:t xml:space="preserve">422112, Республика Татарстан, Кукморский район, г. Кукмор, ул. </w:t>
            </w:r>
            <w:proofErr w:type="spellStart"/>
            <w:r w:rsidRPr="00B3796D">
              <w:rPr>
                <w:rFonts w:ascii="Times New Roman" w:hAnsi="Times New Roman" w:cs="Times New Roman"/>
                <w:sz w:val="24"/>
                <w:szCs w:val="24"/>
              </w:rPr>
              <w:t>Н.Баяна</w:t>
            </w:r>
            <w:proofErr w:type="spellEnd"/>
            <w:r w:rsidRPr="00B3796D">
              <w:rPr>
                <w:rFonts w:ascii="Times New Roman" w:hAnsi="Times New Roman" w:cs="Times New Roman"/>
                <w:sz w:val="24"/>
                <w:szCs w:val="24"/>
              </w:rPr>
              <w:t>, д.40</w:t>
            </w:r>
          </w:p>
          <w:p w14:paraId="40E7F1DC" w14:textId="19F2499A" w:rsidR="00B3796D" w:rsidRPr="00B3796D" w:rsidRDefault="00B3796D" w:rsidP="00B37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</w:tcPr>
          <w:p w14:paraId="1D364CDB" w14:textId="26EB79CC" w:rsidR="00B3796D" w:rsidRPr="00B3796D" w:rsidRDefault="00B3796D" w:rsidP="00B3796D">
            <w:pPr>
              <w:tabs>
                <w:tab w:val="left" w:pos="4253"/>
              </w:tabs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6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«Кукморская средняя школа №3» Кукморского муниципального района Республики Татарстан</w:t>
            </w:r>
          </w:p>
        </w:tc>
        <w:tc>
          <w:tcPr>
            <w:tcW w:w="2465" w:type="dxa"/>
          </w:tcPr>
          <w:p w14:paraId="472F2F6C" w14:textId="0BE5468C" w:rsidR="00B3796D" w:rsidRPr="00B3796D" w:rsidRDefault="00B3796D" w:rsidP="00B37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роботов в обществе</w:t>
            </w:r>
          </w:p>
        </w:tc>
        <w:tc>
          <w:tcPr>
            <w:tcW w:w="2459" w:type="dxa"/>
          </w:tcPr>
          <w:p w14:paraId="783B0F1C" w14:textId="6EAF43C0" w:rsidR="00B3796D" w:rsidRPr="00B3796D" w:rsidRDefault="00B3796D" w:rsidP="00B37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6D">
              <w:rPr>
                <w:rFonts w:ascii="Times New Roman" w:hAnsi="Times New Roman" w:cs="Times New Roman"/>
                <w:sz w:val="24"/>
                <w:szCs w:val="24"/>
              </w:rPr>
              <w:t>+7(843)-642-07-</w:t>
            </w:r>
            <w:proofErr w:type="gramStart"/>
            <w:r w:rsidRPr="00B3796D">
              <w:rPr>
                <w:rFonts w:ascii="Times New Roman" w:hAnsi="Times New Roman" w:cs="Times New Roman"/>
                <w:sz w:val="24"/>
                <w:szCs w:val="24"/>
              </w:rPr>
              <w:t>64;+</w:t>
            </w:r>
            <w:proofErr w:type="gramEnd"/>
            <w:r w:rsidRPr="00B3796D">
              <w:rPr>
                <w:rFonts w:ascii="Times New Roman" w:hAnsi="Times New Roman" w:cs="Times New Roman"/>
                <w:sz w:val="24"/>
                <w:szCs w:val="24"/>
              </w:rPr>
              <w:t>7(843)-642-07-63</w:t>
            </w:r>
          </w:p>
        </w:tc>
        <w:tc>
          <w:tcPr>
            <w:tcW w:w="1935" w:type="dxa"/>
          </w:tcPr>
          <w:p w14:paraId="0CBF8CF3" w14:textId="7710304F" w:rsidR="00B3796D" w:rsidRPr="00B3796D" w:rsidRDefault="00B3796D" w:rsidP="00B379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3796D">
              <w:rPr>
                <w:rFonts w:ascii="Times New Roman" w:hAnsi="Times New Roman" w:cs="Times New Roman"/>
                <w:sz w:val="24"/>
                <w:szCs w:val="24"/>
              </w:rPr>
              <w:t xml:space="preserve">Антипова </w:t>
            </w:r>
            <w:proofErr w:type="gramStart"/>
            <w:r w:rsidRPr="00B3796D">
              <w:rPr>
                <w:rFonts w:ascii="Times New Roman" w:hAnsi="Times New Roman" w:cs="Times New Roman"/>
                <w:sz w:val="24"/>
                <w:szCs w:val="24"/>
              </w:rPr>
              <w:t>Эльмира  Викторовна</w:t>
            </w:r>
            <w:proofErr w:type="gramEnd"/>
          </w:p>
        </w:tc>
      </w:tr>
    </w:tbl>
    <w:p w14:paraId="306AA157" w14:textId="77777777" w:rsidR="00253C11" w:rsidRDefault="00253C11"/>
    <w:sectPr w:rsidR="00253C11" w:rsidSect="0053185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1859"/>
    <w:rsid w:val="00140127"/>
    <w:rsid w:val="00253C11"/>
    <w:rsid w:val="002C2C51"/>
    <w:rsid w:val="002D76FA"/>
    <w:rsid w:val="002F08F3"/>
    <w:rsid w:val="003020FC"/>
    <w:rsid w:val="00426698"/>
    <w:rsid w:val="0051306B"/>
    <w:rsid w:val="00531859"/>
    <w:rsid w:val="0053747A"/>
    <w:rsid w:val="00575190"/>
    <w:rsid w:val="005A2E1A"/>
    <w:rsid w:val="00727BBC"/>
    <w:rsid w:val="007502FE"/>
    <w:rsid w:val="008555E1"/>
    <w:rsid w:val="00855D48"/>
    <w:rsid w:val="008B01A5"/>
    <w:rsid w:val="009304E1"/>
    <w:rsid w:val="00A12F2B"/>
    <w:rsid w:val="00A15849"/>
    <w:rsid w:val="00AD0062"/>
    <w:rsid w:val="00AF77EA"/>
    <w:rsid w:val="00B161CE"/>
    <w:rsid w:val="00B305A1"/>
    <w:rsid w:val="00B3796D"/>
    <w:rsid w:val="00BA42BB"/>
    <w:rsid w:val="00BB7809"/>
    <w:rsid w:val="00C36F4C"/>
    <w:rsid w:val="00C9490D"/>
    <w:rsid w:val="00D064AD"/>
    <w:rsid w:val="00D26A27"/>
    <w:rsid w:val="00D43172"/>
    <w:rsid w:val="00E63B0A"/>
    <w:rsid w:val="00F07E81"/>
    <w:rsid w:val="00FA2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10124"/>
  <w15:docId w15:val="{274E809B-50B2-4DE9-9195-E68786F3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318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75190"/>
    <w:pPr>
      <w:ind w:left="720"/>
      <w:contextualSpacing/>
    </w:pPr>
    <w:rPr>
      <w:rFonts w:ascii="Georgia" w:eastAsia="Georgia" w:hAnsi="Georgia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Ирек Гайнутдинов</cp:lastModifiedBy>
  <cp:revision>3</cp:revision>
  <dcterms:created xsi:type="dcterms:W3CDTF">2023-10-29T14:51:00Z</dcterms:created>
  <dcterms:modified xsi:type="dcterms:W3CDTF">2025-03-29T10:10:00Z</dcterms:modified>
</cp:coreProperties>
</file>